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bookmarkStart w:id="0" w:name="_GoBack" w:colFirst="0" w:colLast="0"/>
            <w:r w:rsidRPr="004259CB">
              <w:t>IALA S</w:t>
            </w:r>
            <w:r w:rsidR="00CB19DB" w:rsidRPr="004259CB">
              <w:t>tandard</w:t>
            </w:r>
          </w:p>
        </w:tc>
      </w:tr>
      <w:bookmarkEnd w:id="0"/>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69AF6577" w:rsidR="00192FEB" w:rsidRDefault="0013794D" w:rsidP="00192FEB">
      <w:pPr>
        <w:pStyle w:val="Documentnumber"/>
      </w:pPr>
      <w:r>
        <w:t>1</w:t>
      </w:r>
      <w:r w:rsidR="00496E8D" w:rsidRPr="004259CB">
        <w:t>0</w:t>
      </w:r>
      <w:r w:rsidR="005A181A">
        <w:t>3</w:t>
      </w:r>
      <w:r w:rsidR="00D70AFE" w:rsidRPr="004259CB">
        <w:t>0</w:t>
      </w:r>
    </w:p>
    <w:p w14:paraId="1F4C7081" w14:textId="77777777" w:rsidR="00757F9E" w:rsidRPr="00757F9E" w:rsidRDefault="00757F9E" w:rsidP="00757F9E">
      <w:pPr>
        <w:rPr>
          <w:lang w:val="en-GB"/>
        </w:rPr>
      </w:pPr>
    </w:p>
    <w:p w14:paraId="76B5E416" w14:textId="5981612A" w:rsidR="00D74AE1" w:rsidRPr="004259CB" w:rsidRDefault="005A181A" w:rsidP="00E270C5">
      <w:pPr>
        <w:pStyle w:val="Documentname"/>
      </w:pPr>
      <w:r>
        <w:t>Radionavigation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4402C182" w:rsidR="00D74AE1" w:rsidRPr="004259CB" w:rsidRDefault="004259CB" w:rsidP="00E270C5">
      <w:pPr>
        <w:pStyle w:val="Documentdate"/>
      </w:pPr>
      <w:r>
        <w:t>June 2018</w:t>
      </w:r>
    </w:p>
    <w:p w14:paraId="41FB13D3" w14:textId="77777777" w:rsidR="00EB6F3C" w:rsidRPr="004259CB" w:rsidRDefault="00EB6F3C" w:rsidP="003274DB">
      <w:pPr>
        <w:rPr>
          <w:lang w:val="en-GB"/>
        </w:rPr>
        <w:sectPr w:rsidR="00EB6F3C" w:rsidRPr="004259CB" w:rsidSect="007E30DF">
          <w:headerReference w:type="even" r:id="rId8"/>
          <w:headerReference w:type="default" r:id="rId9"/>
          <w:footerReference w:type="default" r:id="rId10"/>
          <w:headerReference w:type="first" r:id="rId11"/>
          <w:type w:val="continuous"/>
          <w:pgSz w:w="11906" w:h="16838" w:code="9"/>
          <w:pgMar w:top="567" w:right="1276" w:bottom="2495" w:left="1276" w:header="567" w:footer="567" w:gutter="0"/>
          <w:cols w:space="708"/>
          <w:docGrid w:linePitch="360"/>
        </w:sectPr>
      </w:pPr>
    </w:p>
    <w:p w14:paraId="6C8235D3" w14:textId="77777777"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757F9E">
          <w:rPr>
            <w:webHidden/>
          </w:rPr>
          <w:t>3</w:t>
        </w:r>
        <w:r w:rsidR="00757F9E">
          <w:rPr>
            <w:webHidden/>
          </w:rPr>
          <w:fldChar w:fldCharType="end"/>
        </w:r>
      </w:hyperlink>
    </w:p>
    <w:p w14:paraId="5A57CA93" w14:textId="77777777" w:rsidR="00757F9E" w:rsidRDefault="00011915">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757F9E">
          <w:rPr>
            <w:webHidden/>
          </w:rPr>
          <w:t>3</w:t>
        </w:r>
        <w:r w:rsidR="00757F9E">
          <w:rPr>
            <w:webHidden/>
          </w:rPr>
          <w:fldChar w:fldCharType="end"/>
        </w:r>
      </w:hyperlink>
    </w:p>
    <w:p w14:paraId="75034B08" w14:textId="77777777" w:rsidR="00757F9E" w:rsidRDefault="00011915">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757F9E">
          <w:rPr>
            <w:webHidden/>
          </w:rPr>
          <w:t>3</w:t>
        </w:r>
        <w:r w:rsidR="00757F9E">
          <w:rPr>
            <w:webHidden/>
          </w:rPr>
          <w:fldChar w:fldCharType="end"/>
        </w:r>
      </w:hyperlink>
    </w:p>
    <w:p w14:paraId="1A6265BF" w14:textId="77777777" w:rsidR="00757F9E" w:rsidRDefault="00011915">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757F9E">
          <w:rPr>
            <w:webHidden/>
          </w:rPr>
          <w:t>3</w:t>
        </w:r>
        <w:r w:rsidR="00757F9E">
          <w:rPr>
            <w:webHidden/>
          </w:rPr>
          <w:fldChar w:fldCharType="end"/>
        </w:r>
      </w:hyperlink>
    </w:p>
    <w:p w14:paraId="4BE62355" w14:textId="77777777" w:rsidR="00757F9E" w:rsidRDefault="00011915">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757F9E">
          <w:rPr>
            <w:webHidden/>
          </w:rPr>
          <w:t>4</w:t>
        </w:r>
        <w:r w:rsidR="00757F9E">
          <w:rPr>
            <w:webHidden/>
          </w:rPr>
          <w:fldChar w:fldCharType="end"/>
        </w:r>
      </w:hyperlink>
    </w:p>
    <w:p w14:paraId="56E650A4" w14:textId="77777777" w:rsidR="00757F9E" w:rsidRDefault="00011915">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757F9E">
          <w:rPr>
            <w:webHidden/>
          </w:rPr>
          <w:t>4</w:t>
        </w:r>
        <w:r w:rsidR="00757F9E">
          <w:rPr>
            <w:webHidden/>
          </w:rPr>
          <w:fldChar w:fldCharType="end"/>
        </w:r>
      </w:hyperlink>
    </w:p>
    <w:p w14:paraId="5CB07878" w14:textId="77777777" w:rsidR="00757F9E" w:rsidRDefault="00011915">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757F9E">
          <w:rPr>
            <w:webHidden/>
          </w:rPr>
          <w:t>5</w:t>
        </w:r>
        <w:r w:rsidR="00757F9E">
          <w:rPr>
            <w:webHidden/>
          </w:rPr>
          <w:fldChar w:fldCharType="end"/>
        </w:r>
      </w:hyperlink>
    </w:p>
    <w:p w14:paraId="790A8C13" w14:textId="77777777" w:rsidR="00757F9E" w:rsidRDefault="00011915">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757F9E">
          <w:rPr>
            <w:webHidden/>
          </w:rPr>
          <w:t>5</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2"/>
          <w:headerReference w:type="default" r:id="rId13"/>
          <w:footerReference w:type="default" r:id="rId14"/>
          <w:headerReference w:type="first" r:id="rId15"/>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 w:name="_Toc432687596"/>
      <w:bookmarkStart w:id="2" w:name="_Toc464033443"/>
      <w:bookmarkStart w:id="3" w:name="_Toc464136438"/>
      <w:bookmarkStart w:id="4" w:name="_Toc464139604"/>
      <w:r w:rsidRPr="004259CB">
        <w:rPr>
          <w:caps w:val="0"/>
        </w:rPr>
        <w:t>INTRODUCTION</w:t>
      </w:r>
      <w:bookmarkEnd w:id="1"/>
      <w:bookmarkEnd w:id="2"/>
      <w:bookmarkEnd w:id="3"/>
      <w:bookmarkEnd w:id="4"/>
    </w:p>
    <w:p w14:paraId="5A48B6AB" w14:textId="77777777" w:rsidR="004259CB" w:rsidRPr="004259CB" w:rsidRDefault="004259CB" w:rsidP="004259CB">
      <w:pPr>
        <w:pStyle w:val="Sparationtitre1"/>
        <w:rPr>
          <w:lang w:val="en-GB"/>
        </w:rPr>
      </w:pPr>
    </w:p>
    <w:p w14:paraId="0E311505" w14:textId="4DA5C6EE" w:rsidR="004259CB" w:rsidRPr="004259CB" w:rsidRDefault="004259CB" w:rsidP="004259CB">
      <w:pPr>
        <w:pStyle w:val="BodyText"/>
      </w:pPr>
      <w:r w:rsidRPr="004259CB">
        <w:t>IALA publishes Standards, Recommendations, and Guidelines for the global harmonisation of the provision, maintenance, and operation of marine aids to navigation, to foster the safe, economic, and efficient movement of vessels, and for the protection of the environment.</w:t>
      </w:r>
    </w:p>
    <w:p w14:paraId="79C6D689" w14:textId="77A050D5" w:rsidR="004259CB" w:rsidRPr="004259CB" w:rsidRDefault="004259CB" w:rsidP="004259CB">
      <w:pPr>
        <w:pStyle w:val="BodyText"/>
      </w:pPr>
      <w:r w:rsidRPr="004259CB">
        <w:t>They are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77777777"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14:paraId="44503F86"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77777777"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14:paraId="7304785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7777777"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14:paraId="17191375" w14:textId="77777777"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 w:name="_Toc464033444"/>
      <w:bookmarkStart w:id="6" w:name="_Toc464136439"/>
      <w:bookmarkStart w:id="7" w:name="_Toc464139605"/>
      <w:r w:rsidRPr="004259CB">
        <w:rPr>
          <w:caps w:val="0"/>
        </w:rPr>
        <w:t>PURPOSE</w:t>
      </w:r>
      <w:bookmarkEnd w:id="5"/>
      <w:bookmarkEnd w:id="6"/>
      <w:bookmarkEnd w:id="7"/>
    </w:p>
    <w:p w14:paraId="7D46D1E9" w14:textId="77777777" w:rsidR="004259CB" w:rsidRPr="004259CB" w:rsidRDefault="004259CB" w:rsidP="004259CB">
      <w:pPr>
        <w:pStyle w:val="Sparationtitre1"/>
        <w:rPr>
          <w:lang w:val="en-GB"/>
        </w:rPr>
      </w:pPr>
    </w:p>
    <w:p w14:paraId="20EFCAA9" w14:textId="13ED6038" w:rsidR="004259CB" w:rsidRPr="004259CB" w:rsidRDefault="004259CB" w:rsidP="004259CB">
      <w:pPr>
        <w:pStyle w:val="BodyText"/>
      </w:pPr>
      <w:r w:rsidRPr="004259CB">
        <w:t xml:space="preserve">The IALA Strategic Vision for the period 2014-2026, adopted by the General Assembly in 2014, </w:t>
      </w:r>
      <w:del w:id="8" w:author="Michael Card" w:date="2017-03-28T10:07:00Z">
        <w:r w:rsidRPr="004259CB" w:rsidDel="00C216F9">
          <w:delText>had two</w:delText>
        </w:r>
      </w:del>
      <w:ins w:id="9" w:author="Michael Card" w:date="2017-03-28T09:56:00Z">
        <w:r w:rsidR="00E80A6F">
          <w:t xml:space="preserve">includes </w:t>
        </w:r>
      </w:ins>
      <w:ins w:id="10" w:author="Michael Card" w:date="2017-03-28T09:59:00Z">
        <w:r w:rsidR="00D2257E">
          <w:t>the</w:t>
        </w:r>
      </w:ins>
      <w:r w:rsidRPr="004259CB">
        <w:t xml:space="preserve"> Goal</w:t>
      </w:r>
      <w:ins w:id="11" w:author="Michael Card" w:date="2017-03-28T09:56:00Z">
        <w:r w:rsidR="00E80A6F">
          <w:t xml:space="preserve"> </w:t>
        </w:r>
      </w:ins>
      <w:del w:id="12" w:author="Michael Card" w:date="2017-03-28T09:56:00Z">
        <w:r w:rsidRPr="004259CB" w:rsidDel="00E80A6F">
          <w:delText xml:space="preserve">s, the first of which is </w:delText>
        </w:r>
      </w:del>
      <w:r w:rsidRPr="004259CB">
        <w:t xml:space="preserve">to </w:t>
      </w:r>
    </w:p>
    <w:p w14:paraId="3C014E5E" w14:textId="1A207917"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14:paraId="3854151E" w14:textId="315271C5" w:rsidR="004259CB" w:rsidRPr="004259CB" w:rsidRDefault="004259CB" w:rsidP="004259CB">
      <w:pPr>
        <w:pStyle w:val="BodyText"/>
      </w:pPr>
      <w:r w:rsidRPr="004259CB">
        <w:t xml:space="preserve">IALA Standards are suitable for direct citation by States in the interest of an efficient and harmonised global network of </w:t>
      </w:r>
      <w:ins w:id="13" w:author="Jeffkins, David" w:date="2017-03-29T18:43:00Z">
        <w:r w:rsidR="00A467BA">
          <w:t xml:space="preserve">marine </w:t>
        </w:r>
      </w:ins>
      <w:r w:rsidRPr="004259CB">
        <w:t>aids to navigation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4" w:name="_Toc455587602"/>
      <w:bookmarkStart w:id="15" w:name="_Toc455589134"/>
      <w:bookmarkStart w:id="16" w:name="_Toc464033445"/>
      <w:bookmarkStart w:id="17" w:name="_Toc464136440"/>
      <w:bookmarkStart w:id="18" w:name="_Toc464139606"/>
      <w:bookmarkStart w:id="19" w:name="_Toc432687597"/>
      <w:bookmarkEnd w:id="14"/>
      <w:bookmarkEnd w:id="15"/>
      <w:r w:rsidRPr="004259CB">
        <w:rPr>
          <w:caps w:val="0"/>
        </w:rPr>
        <w:t>APPLICATION</w:t>
      </w:r>
      <w:bookmarkEnd w:id="16"/>
      <w:bookmarkEnd w:id="17"/>
      <w:bookmarkEnd w:id="18"/>
    </w:p>
    <w:p w14:paraId="7C7E9428" w14:textId="77777777" w:rsidR="004259CB" w:rsidRPr="004259CB" w:rsidRDefault="004259CB" w:rsidP="004259CB">
      <w:pPr>
        <w:pStyle w:val="Sparationtitre1"/>
        <w:rPr>
          <w:lang w:val="en-GB"/>
        </w:rPr>
      </w:pPr>
    </w:p>
    <w:p w14:paraId="5FA34C7A" w14:textId="6AD22458" w:rsidR="004259CB" w:rsidRPr="004259CB" w:rsidRDefault="004259CB" w:rsidP="004259CB">
      <w:pPr>
        <w:pStyle w:val="BodyText"/>
      </w:pPr>
      <w:r w:rsidRPr="004259CB">
        <w:t>This Standard is suitable for implementation by all marine aids to navigation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0" w:name="_Toc464033446"/>
      <w:bookmarkStart w:id="21" w:name="_Toc464136441"/>
      <w:bookmarkStart w:id="22" w:name="_Toc464139607"/>
      <w:r w:rsidRPr="004259CB">
        <w:rPr>
          <w:caps w:val="0"/>
        </w:rPr>
        <w:t>SCOPE</w:t>
      </w:r>
      <w:bookmarkEnd w:id="19"/>
      <w:bookmarkEnd w:id="20"/>
      <w:bookmarkEnd w:id="21"/>
      <w:bookmarkEnd w:id="22"/>
    </w:p>
    <w:p w14:paraId="6F92D31F" w14:textId="77777777" w:rsidR="004259CB" w:rsidRPr="004259CB" w:rsidRDefault="004259CB" w:rsidP="004259CB">
      <w:pPr>
        <w:pStyle w:val="Sparationtitre1"/>
        <w:rPr>
          <w:lang w:val="en-GB"/>
        </w:rPr>
      </w:pPr>
    </w:p>
    <w:p w14:paraId="7CEBD959" w14:textId="53D92B58" w:rsidR="004259CB" w:rsidRPr="004259CB" w:rsidRDefault="004259CB" w:rsidP="004259CB">
      <w:pPr>
        <w:pStyle w:val="BodyText"/>
      </w:pPr>
      <w:r w:rsidRPr="004259CB">
        <w:t>IALA Standards may contain Normative and Informative provisions.</w:t>
      </w:r>
    </w:p>
    <w:p w14:paraId="14AB05F0" w14:textId="5FA503FB" w:rsidR="004259CB" w:rsidRPr="004259CB" w:rsidRDefault="004259CB" w:rsidP="004259CB">
      <w:pPr>
        <w:pStyle w:val="BodyText"/>
      </w:pPr>
      <w:r w:rsidRPr="004259CB">
        <w:t>Normative provisions are those with which it is necessary to conform in order to claim compliance with the Standard.</w:t>
      </w:r>
    </w:p>
    <w:p w14:paraId="6BAC2A13" w14:textId="00212806" w:rsidR="004259CB" w:rsidRPr="004259CB" w:rsidRDefault="004259CB" w:rsidP="004259CB">
      <w:pPr>
        <w:pStyle w:val="BodyText"/>
      </w:pPr>
      <w:r w:rsidRPr="004259CB">
        <w:t>Informative provisions are those which specify additional desirable practices but with which it is not necessary to conform in order to claim compliance with the Standard.</w:t>
      </w:r>
    </w:p>
    <w:p w14:paraId="46D71A95" w14:textId="77777777" w:rsidR="004259CB" w:rsidRPr="004259CB" w:rsidRDefault="004259CB" w:rsidP="004259CB">
      <w:pPr>
        <w:pStyle w:val="BodyText"/>
      </w:pPr>
      <w:r w:rsidRPr="004259CB">
        <w:t>This Standard references Normative and Informative provisions, detailed in the listed IALA Recommendations, covering the following scope.</w:t>
      </w:r>
    </w:p>
    <w:p w14:paraId="2239D81C" w14:textId="1A6D7AB8" w:rsidR="00E77E7B" w:rsidRDefault="005A181A" w:rsidP="004259CB">
      <w:pPr>
        <w:pStyle w:val="Bullet1"/>
      </w:pPr>
      <w:r>
        <w:t>Satellite systems for positioning and timing</w:t>
      </w:r>
    </w:p>
    <w:p w14:paraId="7509B158" w14:textId="0FE81456" w:rsidR="005A181A" w:rsidRDefault="005A181A" w:rsidP="004259CB">
      <w:pPr>
        <w:pStyle w:val="Bullet1"/>
      </w:pPr>
      <w:r>
        <w:t>Terrestrial systems for positioning and timing</w:t>
      </w:r>
    </w:p>
    <w:p w14:paraId="589965ED" w14:textId="7EED3F70" w:rsidR="005A181A" w:rsidRDefault="005A181A" w:rsidP="004259CB">
      <w:pPr>
        <w:pStyle w:val="Bullet1"/>
      </w:pPr>
      <w:r>
        <w:t>Racon and radar positioning</w:t>
      </w:r>
    </w:p>
    <w:p w14:paraId="5560D58C" w14:textId="760CDA87" w:rsidR="005A181A" w:rsidRPr="00BE0675" w:rsidRDefault="005A181A" w:rsidP="004259CB">
      <w:pPr>
        <w:pStyle w:val="Bullet1"/>
      </w:pPr>
      <w:r>
        <w:lastRenderedPageBreak/>
        <w:t>Terrestrial positioning augmentation services (DGNSS)</w:t>
      </w:r>
    </w:p>
    <w:p w14:paraId="26337B12" w14:textId="2C89075D" w:rsidR="004259CB" w:rsidRPr="004259CB" w:rsidRDefault="004259CB" w:rsidP="004259CB">
      <w:pPr>
        <w:pStyle w:val="Heading1"/>
        <w:tabs>
          <w:tab w:val="clear" w:pos="0"/>
        </w:tabs>
        <w:spacing w:before="0"/>
        <w:ind w:left="0" w:firstLine="0"/>
        <w:rPr>
          <w:caps w:val="0"/>
        </w:rPr>
      </w:pPr>
      <w:bookmarkStart w:id="23" w:name="_Toc455587604"/>
      <w:bookmarkStart w:id="24" w:name="_Toc455589136"/>
      <w:bookmarkStart w:id="25" w:name="_Toc432687599"/>
      <w:bookmarkStart w:id="26" w:name="_Toc464033447"/>
      <w:bookmarkStart w:id="27" w:name="_Toc464136442"/>
      <w:bookmarkStart w:id="28" w:name="_Toc464139608"/>
      <w:bookmarkEnd w:id="23"/>
      <w:bookmarkEnd w:id="24"/>
      <w:r w:rsidRPr="004259CB">
        <w:rPr>
          <w:caps w:val="0"/>
        </w:rPr>
        <w:t>REFERENCED DOCUMENT</w:t>
      </w:r>
      <w:r w:rsidR="00757F9E" w:rsidRPr="004259CB">
        <w:rPr>
          <w:caps w:val="0"/>
        </w:rPr>
        <w:t>S</w:t>
      </w:r>
      <w:bookmarkEnd w:id="25"/>
      <w:bookmarkEnd w:id="26"/>
      <w:bookmarkEnd w:id="27"/>
      <w:bookmarkEnd w:id="28"/>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3DAD94A0" w14:textId="58AAEB07" w:rsidR="00A01FC7" w:rsidRPr="004259CB" w:rsidRDefault="00A01FC7" w:rsidP="00A01FC7">
      <w:pPr>
        <w:pStyle w:val="BodyText"/>
      </w:pPr>
      <w:bookmarkStart w:id="29" w:name="_Toc455589139"/>
      <w:bookmarkEnd w:id="29"/>
      <w:r w:rsidRPr="004259CB">
        <w:t xml:space="preserve">In this Standard the word ‘shall’ is used to </w:t>
      </w:r>
      <w:r>
        <w:t>indicate</w:t>
      </w:r>
      <w:r w:rsidRPr="004259CB">
        <w:t xml:space="preserve"> that a provision is Normative and </w:t>
      </w:r>
      <w:del w:id="30" w:author="Michael Card" w:date="2017-03-28T09:56:00Z">
        <w:r w:rsidRPr="004259CB" w:rsidDel="00E80A6F">
          <w:delText xml:space="preserve">so </w:delText>
        </w:r>
      </w:del>
      <w:r w:rsidRPr="004259CB">
        <w:t xml:space="preserve">is to be followed in order to comply with the </w:t>
      </w:r>
      <w:del w:id="31" w:author="Jeffkins, David" w:date="2017-03-29T18:45:00Z">
        <w:r w:rsidRPr="004259CB" w:rsidDel="00A467BA">
          <w:delText>s</w:delText>
        </w:r>
      </w:del>
      <w:ins w:id="32" w:author="Jeffkins, David" w:date="2017-03-29T18:45:00Z">
        <w:r w:rsidR="00A467BA">
          <w:t>S</w:t>
        </w:r>
      </w:ins>
      <w:r w:rsidRPr="004259CB">
        <w:t>tandard.  The word ‘should’ introduces Informative provisions.</w:t>
      </w:r>
    </w:p>
    <w:p w14:paraId="398CA937" w14:textId="77777777" w:rsidR="004259CB" w:rsidRPr="004259CB" w:rsidRDefault="004259CB" w:rsidP="004259CB">
      <w:pPr>
        <w:pStyle w:val="Textedesaisie"/>
        <w:rPr>
          <w:lang w:val="en-GB"/>
        </w:rPr>
      </w:pPr>
      <w:r w:rsidRPr="004259CB">
        <w:rPr>
          <w:lang w:val="en-GB"/>
        </w:rPr>
        <w:t xml:space="preserve">The following Recommendations are </w:t>
      </w:r>
      <w:r w:rsidRPr="004259CB">
        <w:rPr>
          <w:b/>
          <w:lang w:val="en-GB"/>
        </w:rPr>
        <w:t>Normative</w:t>
      </w:r>
      <w:r w:rsidRPr="004259CB">
        <w:rPr>
          <w:lang w:val="en-GB"/>
        </w:rPr>
        <w:t xml:space="preserve"> provisions, and </w:t>
      </w:r>
      <w:r w:rsidRPr="00A01FC7">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0C5F35C5" w14:textId="77777777" w:rsidTr="004259CB">
        <w:trPr>
          <w:jc w:val="center"/>
        </w:trPr>
        <w:tc>
          <w:tcPr>
            <w:tcW w:w="2526"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205219FA" w14:textId="77777777" w:rsidTr="004259CB">
        <w:trPr>
          <w:jc w:val="center"/>
        </w:trPr>
        <w:tc>
          <w:tcPr>
            <w:tcW w:w="2526" w:type="dxa"/>
          </w:tcPr>
          <w:p w14:paraId="200E7977" w14:textId="7C5E89A9" w:rsidR="005A181A" w:rsidRPr="00085375" w:rsidRDefault="005A181A" w:rsidP="00BA0EEF">
            <w:pPr>
              <w:spacing w:before="120" w:after="120"/>
              <w:rPr>
                <w:b/>
                <w:sz w:val="22"/>
                <w:lang w:val="en-GB"/>
              </w:rPr>
            </w:pPr>
            <w:r w:rsidRPr="005A181A">
              <w:rPr>
                <w:b/>
                <w:sz w:val="22"/>
                <w:lang w:val="en-GB"/>
              </w:rPr>
              <w:t>Racon and radar positioning</w:t>
            </w:r>
          </w:p>
        </w:tc>
        <w:tc>
          <w:tcPr>
            <w:tcW w:w="984" w:type="dxa"/>
          </w:tcPr>
          <w:p w14:paraId="21EF32EC" w14:textId="77777777" w:rsidR="00A467BA" w:rsidRDefault="00A467BA" w:rsidP="00BA0EEF">
            <w:pPr>
              <w:spacing w:before="120" w:after="120"/>
              <w:rPr>
                <w:ins w:id="33" w:author="Jeffkins, David" w:date="2017-03-29T18:47:00Z"/>
                <w:sz w:val="22"/>
                <w:lang w:val="en-GB"/>
              </w:rPr>
            </w:pPr>
            <w:ins w:id="34" w:author="Jeffkins, David" w:date="2017-03-29T18:47:00Z">
              <w:r>
                <w:rPr>
                  <w:sz w:val="22"/>
                  <w:lang w:val="en-GB"/>
                </w:rPr>
                <w:t>R0101</w:t>
              </w:r>
            </w:ins>
          </w:p>
          <w:p w14:paraId="6656869F" w14:textId="0D1EC803" w:rsidR="005A181A" w:rsidRDefault="005A181A" w:rsidP="00BA0EEF">
            <w:pPr>
              <w:spacing w:before="120" w:after="120"/>
              <w:rPr>
                <w:sz w:val="22"/>
                <w:lang w:val="en-GB"/>
              </w:rPr>
            </w:pPr>
            <w:del w:id="35" w:author="Jeffkins, David" w:date="2017-03-30T19:36:00Z">
              <w:r w:rsidDel="004568ED">
                <w:rPr>
                  <w:sz w:val="22"/>
                  <w:lang w:val="en-GB"/>
                </w:rPr>
                <w:delText>R-101</w:delText>
              </w:r>
            </w:del>
          </w:p>
        </w:tc>
        <w:tc>
          <w:tcPr>
            <w:tcW w:w="6237" w:type="dxa"/>
          </w:tcPr>
          <w:p w14:paraId="20776B0A" w14:textId="575BB0DB" w:rsidR="005A181A" w:rsidRPr="00085375" w:rsidRDefault="005A181A" w:rsidP="00BA0EEF">
            <w:pPr>
              <w:spacing w:before="120" w:after="120"/>
              <w:rPr>
                <w:sz w:val="22"/>
                <w:lang w:val="en-GB"/>
              </w:rPr>
            </w:pPr>
            <w:r w:rsidRPr="005A181A">
              <w:rPr>
                <w:sz w:val="22"/>
                <w:lang w:val="en-GB"/>
              </w:rPr>
              <w:t>Marine Radar Beacons (racons)</w:t>
            </w:r>
          </w:p>
        </w:tc>
      </w:tr>
      <w:tr w:rsidR="005A181A" w:rsidRPr="004259CB" w14:paraId="27B03AA1" w14:textId="77777777" w:rsidTr="004259CB">
        <w:trPr>
          <w:jc w:val="center"/>
        </w:trPr>
        <w:tc>
          <w:tcPr>
            <w:tcW w:w="2526" w:type="dxa"/>
            <w:vMerge w:val="restart"/>
          </w:tcPr>
          <w:p w14:paraId="3216B14E" w14:textId="70814F5D" w:rsidR="005A181A" w:rsidRPr="00085375" w:rsidRDefault="005A181A" w:rsidP="00BA0EEF">
            <w:pPr>
              <w:spacing w:before="120" w:after="120"/>
              <w:rPr>
                <w:b/>
                <w:sz w:val="22"/>
                <w:lang w:val="en-GB"/>
              </w:rPr>
            </w:pPr>
            <w:r w:rsidRPr="005A181A">
              <w:rPr>
                <w:b/>
                <w:sz w:val="22"/>
                <w:lang w:val="en-GB"/>
              </w:rPr>
              <w:t>Terrestrial augmentation services (DGNSS)</w:t>
            </w:r>
          </w:p>
        </w:tc>
        <w:tc>
          <w:tcPr>
            <w:tcW w:w="984" w:type="dxa"/>
          </w:tcPr>
          <w:p w14:paraId="2BCE9580" w14:textId="77777777" w:rsidR="00A467BA" w:rsidRDefault="00A467BA" w:rsidP="00BA0EEF">
            <w:pPr>
              <w:spacing w:before="120" w:after="120"/>
              <w:rPr>
                <w:ins w:id="36" w:author="Jeffkins, David" w:date="2017-03-29T18:47:00Z"/>
                <w:sz w:val="22"/>
                <w:lang w:val="en-GB"/>
              </w:rPr>
            </w:pPr>
            <w:ins w:id="37" w:author="Jeffkins, David" w:date="2017-03-29T18:47:00Z">
              <w:r>
                <w:rPr>
                  <w:sz w:val="22"/>
                  <w:lang w:val="en-GB"/>
                </w:rPr>
                <w:t>R0115</w:t>
              </w:r>
            </w:ins>
          </w:p>
          <w:p w14:paraId="2B9CBA1B" w14:textId="4501532C" w:rsidR="005A181A" w:rsidRDefault="005A181A" w:rsidP="00BA0EEF">
            <w:pPr>
              <w:spacing w:before="120" w:after="120"/>
              <w:rPr>
                <w:sz w:val="22"/>
                <w:lang w:val="en-GB"/>
              </w:rPr>
            </w:pPr>
            <w:del w:id="38" w:author="Jeffkins, David" w:date="2017-03-30T19:40:00Z">
              <w:r w:rsidDel="004568ED">
                <w:rPr>
                  <w:sz w:val="22"/>
                  <w:lang w:val="en-GB"/>
                </w:rPr>
                <w:delText>R-115</w:delText>
              </w:r>
            </w:del>
          </w:p>
        </w:tc>
        <w:tc>
          <w:tcPr>
            <w:tcW w:w="6237" w:type="dxa"/>
          </w:tcPr>
          <w:p w14:paraId="369C5D33" w14:textId="737C0795" w:rsidR="005A181A" w:rsidRPr="00085375" w:rsidRDefault="005A181A" w:rsidP="00BA0EEF">
            <w:pPr>
              <w:spacing w:before="120" w:after="120"/>
              <w:rPr>
                <w:sz w:val="22"/>
                <w:lang w:val="en-GB"/>
              </w:rPr>
            </w:pPr>
            <w:r w:rsidRPr="005A181A">
              <w:rPr>
                <w:sz w:val="22"/>
                <w:lang w:val="en-GB"/>
              </w:rPr>
              <w:t xml:space="preserve">The Provision </w:t>
            </w:r>
            <w:ins w:id="39" w:author="Jeffkins, David" w:date="2017-03-29T19:10:00Z">
              <w:r w:rsidR="003D445B">
                <w:rPr>
                  <w:sz w:val="22"/>
                  <w:lang w:val="en-GB"/>
                </w:rPr>
                <w:t>o</w:t>
              </w:r>
            </w:ins>
            <w:del w:id="40" w:author="Jeffkins, David" w:date="2017-03-29T19:10:00Z">
              <w:r w:rsidRPr="005A181A" w:rsidDel="003D445B">
                <w:rPr>
                  <w:sz w:val="22"/>
                  <w:lang w:val="en-GB"/>
                </w:rPr>
                <w:delText>O</w:delText>
              </w:r>
            </w:del>
            <w:r w:rsidRPr="005A181A">
              <w:rPr>
                <w:sz w:val="22"/>
                <w:lang w:val="en-GB"/>
              </w:rPr>
              <w:t xml:space="preserve">f Maritime Radionavigation Services </w:t>
            </w:r>
            <w:ins w:id="41" w:author="Jeffkins, David" w:date="2017-03-29T19:10:00Z">
              <w:r w:rsidR="003D445B">
                <w:rPr>
                  <w:sz w:val="22"/>
                  <w:lang w:val="en-GB"/>
                </w:rPr>
                <w:t>i</w:t>
              </w:r>
            </w:ins>
            <w:del w:id="42" w:author="Jeffkins, David" w:date="2017-03-29T19:10:00Z">
              <w:r w:rsidRPr="005A181A" w:rsidDel="003D445B">
                <w:rPr>
                  <w:sz w:val="22"/>
                  <w:lang w:val="en-GB"/>
                </w:rPr>
                <w:delText>I</w:delText>
              </w:r>
            </w:del>
            <w:r w:rsidRPr="005A181A">
              <w:rPr>
                <w:sz w:val="22"/>
                <w:lang w:val="en-GB"/>
              </w:rPr>
              <w:t xml:space="preserve">n </w:t>
            </w:r>
            <w:ins w:id="43" w:author="Jeffkins, David" w:date="2017-03-29T19:11:00Z">
              <w:r w:rsidR="003D445B">
                <w:rPr>
                  <w:sz w:val="22"/>
                  <w:lang w:val="en-GB"/>
                </w:rPr>
                <w:t>t</w:t>
              </w:r>
            </w:ins>
            <w:del w:id="44" w:author="Jeffkins, David" w:date="2017-03-29T19:11:00Z">
              <w:r w:rsidRPr="005A181A" w:rsidDel="003D445B">
                <w:rPr>
                  <w:sz w:val="22"/>
                  <w:lang w:val="en-GB"/>
                </w:rPr>
                <w:delText>T</w:delText>
              </w:r>
            </w:del>
            <w:r w:rsidRPr="005A181A">
              <w:rPr>
                <w:sz w:val="22"/>
                <w:lang w:val="en-GB"/>
              </w:rPr>
              <w:t xml:space="preserve">he Frequency Band 283.5-315 kHz </w:t>
            </w:r>
            <w:ins w:id="45" w:author="Jeffkins, David" w:date="2017-03-29T19:11:00Z">
              <w:r w:rsidR="003D445B">
                <w:rPr>
                  <w:sz w:val="22"/>
                  <w:lang w:val="en-GB"/>
                </w:rPr>
                <w:t>i</w:t>
              </w:r>
            </w:ins>
            <w:del w:id="46" w:author="Jeffkins, David" w:date="2017-03-29T19:11:00Z">
              <w:r w:rsidRPr="005A181A" w:rsidDel="003D445B">
                <w:rPr>
                  <w:sz w:val="22"/>
                  <w:lang w:val="en-GB"/>
                </w:rPr>
                <w:delText>I</w:delText>
              </w:r>
            </w:del>
            <w:r w:rsidRPr="005A181A">
              <w:rPr>
                <w:sz w:val="22"/>
                <w:lang w:val="en-GB"/>
              </w:rPr>
              <w:t xml:space="preserve">n Region 1 and 285-325 kHz </w:t>
            </w:r>
            <w:ins w:id="47" w:author="Jeffkins, David" w:date="2017-03-29T19:11:00Z">
              <w:r w:rsidR="003D445B">
                <w:rPr>
                  <w:sz w:val="22"/>
                  <w:lang w:val="en-GB"/>
                </w:rPr>
                <w:t>i</w:t>
              </w:r>
            </w:ins>
            <w:del w:id="48" w:author="Jeffkins, David" w:date="2017-03-29T19:11:00Z">
              <w:r w:rsidRPr="005A181A" w:rsidDel="003D445B">
                <w:rPr>
                  <w:sz w:val="22"/>
                  <w:lang w:val="en-GB"/>
                </w:rPr>
                <w:delText>I</w:delText>
              </w:r>
            </w:del>
            <w:r w:rsidRPr="005A181A">
              <w:rPr>
                <w:sz w:val="22"/>
                <w:lang w:val="en-GB"/>
              </w:rPr>
              <w:t xml:space="preserve">n Region 2 </w:t>
            </w:r>
            <w:ins w:id="49" w:author="Jeffkins, David" w:date="2017-03-29T19:11:00Z">
              <w:r w:rsidR="003D445B">
                <w:rPr>
                  <w:sz w:val="22"/>
                  <w:lang w:val="en-GB"/>
                </w:rPr>
                <w:t>a</w:t>
              </w:r>
            </w:ins>
            <w:del w:id="50" w:author="Jeffkins, David" w:date="2017-03-29T19:11:00Z">
              <w:r w:rsidRPr="005A181A" w:rsidDel="003D445B">
                <w:rPr>
                  <w:sz w:val="22"/>
                  <w:lang w:val="en-GB"/>
                </w:rPr>
                <w:delText>A</w:delText>
              </w:r>
            </w:del>
            <w:r w:rsidRPr="005A181A">
              <w:rPr>
                <w:sz w:val="22"/>
                <w:lang w:val="en-GB"/>
              </w:rPr>
              <w:t>nd 3</w:t>
            </w:r>
          </w:p>
        </w:tc>
      </w:tr>
      <w:tr w:rsidR="005A181A" w:rsidRPr="004259CB" w14:paraId="77E65FB5" w14:textId="77777777" w:rsidTr="004259CB">
        <w:trPr>
          <w:jc w:val="center"/>
        </w:trPr>
        <w:tc>
          <w:tcPr>
            <w:tcW w:w="2526" w:type="dxa"/>
            <w:vMerge/>
          </w:tcPr>
          <w:p w14:paraId="2EC608CF" w14:textId="2F4A2CF0" w:rsidR="005A181A" w:rsidRPr="00085375" w:rsidRDefault="005A181A" w:rsidP="00BA0EEF">
            <w:pPr>
              <w:spacing w:before="120" w:after="120"/>
              <w:rPr>
                <w:b/>
                <w:sz w:val="22"/>
                <w:lang w:val="en-GB"/>
              </w:rPr>
            </w:pPr>
          </w:p>
        </w:tc>
        <w:tc>
          <w:tcPr>
            <w:tcW w:w="984" w:type="dxa"/>
          </w:tcPr>
          <w:p w14:paraId="4BAABA12" w14:textId="77777777" w:rsidR="00A467BA" w:rsidRDefault="00A467BA" w:rsidP="00BA0EEF">
            <w:pPr>
              <w:spacing w:before="120" w:after="120"/>
              <w:rPr>
                <w:ins w:id="51" w:author="Jeffkins, David" w:date="2017-03-29T18:47:00Z"/>
                <w:sz w:val="22"/>
                <w:lang w:val="en-GB"/>
              </w:rPr>
            </w:pPr>
            <w:ins w:id="52" w:author="Jeffkins, David" w:date="2017-03-29T18:47:00Z">
              <w:r>
                <w:rPr>
                  <w:sz w:val="22"/>
                  <w:lang w:val="en-GB"/>
                </w:rPr>
                <w:t>R0121</w:t>
              </w:r>
            </w:ins>
          </w:p>
          <w:p w14:paraId="7E4CAA43" w14:textId="5EE0A436" w:rsidR="005A181A" w:rsidRDefault="005A181A" w:rsidP="00BA0EEF">
            <w:pPr>
              <w:spacing w:before="120" w:after="120"/>
              <w:rPr>
                <w:sz w:val="22"/>
                <w:lang w:val="en-GB"/>
              </w:rPr>
            </w:pPr>
            <w:del w:id="53" w:author="Jeffkins, David" w:date="2017-03-30T19:40:00Z">
              <w:r w:rsidDel="004568ED">
                <w:rPr>
                  <w:sz w:val="22"/>
                  <w:lang w:val="en-GB"/>
                </w:rPr>
                <w:delText>R-121</w:delText>
              </w:r>
            </w:del>
          </w:p>
        </w:tc>
        <w:tc>
          <w:tcPr>
            <w:tcW w:w="6237" w:type="dxa"/>
          </w:tcPr>
          <w:p w14:paraId="5E2CCDF7" w14:textId="48604E44" w:rsidR="005A181A" w:rsidRPr="00085375" w:rsidRDefault="005A181A" w:rsidP="00BA0EEF">
            <w:pPr>
              <w:spacing w:before="120" w:after="120"/>
              <w:rPr>
                <w:sz w:val="22"/>
                <w:lang w:val="en-GB"/>
              </w:rPr>
            </w:pPr>
            <w:r w:rsidRPr="005A181A">
              <w:rPr>
                <w:sz w:val="22"/>
                <w:lang w:val="en-GB"/>
              </w:rPr>
              <w:t>The Performance and Monitoring of DGNSS Services in the Frequency Band 283.5 - 325 kHz</w:t>
            </w:r>
          </w:p>
        </w:tc>
      </w:tr>
    </w:tbl>
    <w:p w14:paraId="05EE7EB0" w14:textId="6FB117EF" w:rsidR="004259CB" w:rsidRPr="004259CB" w:rsidRDefault="004259CB" w:rsidP="004259CB">
      <w:pPr>
        <w:rPr>
          <w:lang w:val="en-GB"/>
        </w:rPr>
      </w:pPr>
      <w:bookmarkStart w:id="54" w:name="_Toc432687601"/>
      <w:bookmarkEnd w:id="54"/>
    </w:p>
    <w:p w14:paraId="040E162C" w14:textId="24314620" w:rsidR="004259CB" w:rsidRPr="004259CB" w:rsidRDefault="004259CB" w:rsidP="004259CB">
      <w:pPr>
        <w:pStyle w:val="BodyText"/>
      </w:pPr>
      <w:r w:rsidRPr="004259CB">
        <w:t xml:space="preserve">The following Recommendations are </w:t>
      </w:r>
      <w:r w:rsidRPr="004259CB">
        <w:rPr>
          <w:b/>
        </w:rPr>
        <w:t>Informative</w:t>
      </w:r>
      <w:r w:rsidRPr="004259CB">
        <w:t xml:space="preserve"> provisions and </w:t>
      </w:r>
      <w:r w:rsidRPr="00A01FC7">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984"/>
        <w:gridCol w:w="6237"/>
      </w:tblGrid>
      <w:tr w:rsidR="004259CB" w:rsidRPr="004259CB" w14:paraId="32397F63" w14:textId="77777777" w:rsidTr="004259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984"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6237"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5A181A" w:rsidRPr="004259CB" w14:paraId="65B866AA" w14:textId="77777777" w:rsidTr="004259CB">
        <w:trPr>
          <w:jc w:val="center"/>
        </w:trPr>
        <w:tc>
          <w:tcPr>
            <w:tcW w:w="2526" w:type="dxa"/>
          </w:tcPr>
          <w:p w14:paraId="5B2074F4" w14:textId="7E6061EA" w:rsidR="005A181A" w:rsidRDefault="005A181A" w:rsidP="00BA0EEF">
            <w:pPr>
              <w:spacing w:before="120" w:after="120"/>
              <w:rPr>
                <w:b/>
                <w:sz w:val="22"/>
                <w:lang w:val="en-GB"/>
              </w:rPr>
            </w:pPr>
            <w:r w:rsidRPr="005A181A">
              <w:rPr>
                <w:b/>
                <w:sz w:val="22"/>
                <w:lang w:val="en-GB"/>
              </w:rPr>
              <w:t>Racon and radar positioning</w:t>
            </w:r>
          </w:p>
        </w:tc>
        <w:tc>
          <w:tcPr>
            <w:tcW w:w="984" w:type="dxa"/>
          </w:tcPr>
          <w:p w14:paraId="07338E55" w14:textId="3287069E" w:rsidR="005A181A" w:rsidRDefault="005A181A" w:rsidP="00BA0EEF">
            <w:pPr>
              <w:spacing w:before="120" w:after="120"/>
              <w:rPr>
                <w:sz w:val="22"/>
                <w:lang w:val="en-GB"/>
              </w:rPr>
            </w:pPr>
            <w:commentRangeStart w:id="55"/>
            <w:del w:id="56" w:author="Jeffkins, David" w:date="2017-03-29T19:06:00Z">
              <w:r w:rsidDel="002C7BC1">
                <w:rPr>
                  <w:sz w:val="22"/>
                  <w:lang w:val="en-GB"/>
                </w:rPr>
                <w:delText>e-NAV 146</w:delText>
              </w:r>
              <w:commentRangeEnd w:id="55"/>
              <w:r w:rsidR="00A467BA" w:rsidDel="002C7BC1">
                <w:rPr>
                  <w:rStyle w:val="CommentReference"/>
                </w:rPr>
                <w:commentReference w:id="55"/>
              </w:r>
            </w:del>
          </w:p>
        </w:tc>
        <w:tc>
          <w:tcPr>
            <w:tcW w:w="6237" w:type="dxa"/>
          </w:tcPr>
          <w:p w14:paraId="5FE8169D" w14:textId="2AFF1E80" w:rsidR="005A181A" w:rsidRPr="00085375" w:rsidRDefault="005A181A" w:rsidP="00BA0EEF">
            <w:pPr>
              <w:spacing w:before="120" w:after="120"/>
              <w:rPr>
                <w:sz w:val="22"/>
                <w:lang w:val="en-GB"/>
              </w:rPr>
            </w:pPr>
            <w:del w:id="57" w:author="Jeffkins, David" w:date="2017-03-29T19:06:00Z">
              <w:r w:rsidRPr="005A181A" w:rsidDel="002C7BC1">
                <w:rPr>
                  <w:sz w:val="22"/>
                  <w:lang w:val="en-GB"/>
                </w:rPr>
                <w:delText>Strategy for Maintaining Racon Service Capability</w:delText>
              </w:r>
            </w:del>
          </w:p>
        </w:tc>
      </w:tr>
      <w:tr w:rsidR="00217BFF" w:rsidRPr="004259CB" w14:paraId="6C562D26" w14:textId="77777777" w:rsidTr="004259CB">
        <w:trPr>
          <w:jc w:val="center"/>
        </w:trPr>
        <w:tc>
          <w:tcPr>
            <w:tcW w:w="2526" w:type="dxa"/>
            <w:vMerge w:val="restart"/>
          </w:tcPr>
          <w:p w14:paraId="576041D1" w14:textId="7AA235F2" w:rsidR="00217BFF" w:rsidRDefault="00217BFF" w:rsidP="00BA0EEF">
            <w:pPr>
              <w:spacing w:before="120" w:after="120"/>
              <w:rPr>
                <w:b/>
                <w:sz w:val="22"/>
                <w:lang w:val="en-GB"/>
              </w:rPr>
            </w:pPr>
            <w:r w:rsidRPr="005A181A">
              <w:rPr>
                <w:b/>
                <w:sz w:val="22"/>
                <w:lang w:val="en-GB"/>
              </w:rPr>
              <w:t>Terrestrial augmentation services (DGNSS)</w:t>
            </w:r>
          </w:p>
        </w:tc>
        <w:tc>
          <w:tcPr>
            <w:tcW w:w="984" w:type="dxa"/>
          </w:tcPr>
          <w:p w14:paraId="023737DE" w14:textId="6D77818E" w:rsidR="000B230E" w:rsidRDefault="000B230E" w:rsidP="00BA0EEF">
            <w:pPr>
              <w:spacing w:before="120" w:after="120"/>
              <w:rPr>
                <w:ins w:id="58" w:author="Jeffkins, David" w:date="2017-03-30T20:22:00Z"/>
                <w:sz w:val="22"/>
                <w:lang w:val="en-GB"/>
              </w:rPr>
            </w:pPr>
            <w:ins w:id="59" w:author="Jeffkins, David" w:date="2017-03-30T20:22:00Z">
              <w:r>
                <w:rPr>
                  <w:sz w:val="22"/>
                  <w:lang w:val="en-GB"/>
                </w:rPr>
                <w:t>R0129</w:t>
              </w:r>
            </w:ins>
          </w:p>
          <w:p w14:paraId="22C9E28B" w14:textId="3C1CEC13" w:rsidR="00217BFF" w:rsidRDefault="00217BFF" w:rsidP="00BA0EEF">
            <w:pPr>
              <w:spacing w:before="120" w:after="120"/>
              <w:rPr>
                <w:sz w:val="22"/>
                <w:lang w:val="en-GB"/>
              </w:rPr>
            </w:pPr>
            <w:commentRangeStart w:id="60"/>
            <w:del w:id="61" w:author="Jeffkins, David" w:date="2017-03-30T20:22:00Z">
              <w:r w:rsidDel="000B230E">
                <w:rPr>
                  <w:sz w:val="22"/>
                  <w:lang w:val="en-GB"/>
                </w:rPr>
                <w:delText>R-129</w:delText>
              </w:r>
            </w:del>
            <w:commentRangeEnd w:id="60"/>
            <w:r>
              <w:rPr>
                <w:rStyle w:val="CommentReference"/>
              </w:rPr>
              <w:commentReference w:id="60"/>
            </w:r>
          </w:p>
        </w:tc>
        <w:tc>
          <w:tcPr>
            <w:tcW w:w="6237" w:type="dxa"/>
          </w:tcPr>
          <w:p w14:paraId="3604AC63" w14:textId="571207E3" w:rsidR="00217BFF" w:rsidRPr="00085375" w:rsidRDefault="00217BFF" w:rsidP="00BA0EEF">
            <w:pPr>
              <w:spacing w:before="120" w:after="120"/>
              <w:rPr>
                <w:sz w:val="22"/>
                <w:lang w:val="en-GB"/>
              </w:rPr>
            </w:pPr>
            <w:r w:rsidRPr="005A181A">
              <w:rPr>
                <w:sz w:val="22"/>
                <w:lang w:val="en-GB"/>
              </w:rPr>
              <w:t>GNSS Vulnerability and Mitigation Measures</w:t>
            </w:r>
          </w:p>
        </w:tc>
      </w:tr>
      <w:tr w:rsidR="00217BFF" w:rsidRPr="004259CB" w14:paraId="3A1ABBCB" w14:textId="77777777" w:rsidTr="004259CB">
        <w:trPr>
          <w:jc w:val="center"/>
          <w:ins w:id="62" w:author="Jeffkins, David" w:date="2017-03-29T18:58:00Z"/>
        </w:trPr>
        <w:tc>
          <w:tcPr>
            <w:tcW w:w="2526" w:type="dxa"/>
            <w:vMerge/>
          </w:tcPr>
          <w:p w14:paraId="2F084E41" w14:textId="1B670123" w:rsidR="00217BFF" w:rsidRDefault="00217BFF" w:rsidP="00BA0EEF">
            <w:pPr>
              <w:spacing w:before="120" w:after="120"/>
              <w:rPr>
                <w:ins w:id="63" w:author="Jeffkins, David" w:date="2017-03-29T18:58:00Z"/>
                <w:b/>
                <w:sz w:val="22"/>
                <w:lang w:val="en-GB"/>
              </w:rPr>
            </w:pPr>
          </w:p>
        </w:tc>
        <w:tc>
          <w:tcPr>
            <w:tcW w:w="984" w:type="dxa"/>
          </w:tcPr>
          <w:p w14:paraId="6CAEECED" w14:textId="79DA4120" w:rsidR="00217BFF" w:rsidRDefault="00217BFF" w:rsidP="004568ED">
            <w:pPr>
              <w:spacing w:before="120" w:after="120"/>
              <w:rPr>
                <w:ins w:id="64" w:author="Jeffkins, David" w:date="2017-03-29T18:58:00Z"/>
                <w:sz w:val="22"/>
                <w:lang w:val="en-GB"/>
              </w:rPr>
            </w:pPr>
            <w:ins w:id="65" w:author="Jeffkins, David" w:date="2017-03-29T18:58:00Z">
              <w:r>
                <w:rPr>
                  <w:sz w:val="22"/>
                  <w:lang w:val="en-GB"/>
                </w:rPr>
                <w:t>R0150</w:t>
              </w:r>
            </w:ins>
          </w:p>
        </w:tc>
        <w:tc>
          <w:tcPr>
            <w:tcW w:w="6237" w:type="dxa"/>
          </w:tcPr>
          <w:p w14:paraId="0DC42DB9" w14:textId="602A0EDC" w:rsidR="00217BFF" w:rsidRDefault="00217BFF" w:rsidP="00BA0EEF">
            <w:pPr>
              <w:spacing w:before="120" w:after="120"/>
              <w:rPr>
                <w:ins w:id="66" w:author="Jeffkins, David" w:date="2017-03-29T18:58:00Z"/>
                <w:sz w:val="22"/>
                <w:lang w:val="en-GB"/>
              </w:rPr>
            </w:pPr>
            <w:ins w:id="67" w:author="Jeffkins, David" w:date="2017-03-29T18:58:00Z">
              <w:r>
                <w:rPr>
                  <w:sz w:val="22"/>
                  <w:lang w:val="en-GB"/>
                </w:rPr>
                <w:t>DGNSS service provision upgrade and future use</w:t>
              </w:r>
            </w:ins>
          </w:p>
        </w:tc>
      </w:tr>
      <w:tr w:rsidR="00217BFF" w:rsidRPr="004259CB" w14:paraId="665D1884" w14:textId="77777777" w:rsidTr="004259CB">
        <w:trPr>
          <w:jc w:val="center"/>
        </w:trPr>
        <w:tc>
          <w:tcPr>
            <w:tcW w:w="2526" w:type="dxa"/>
            <w:vMerge/>
          </w:tcPr>
          <w:p w14:paraId="410F0D2E" w14:textId="450E5CB5" w:rsidR="00217BFF" w:rsidRDefault="00217BFF" w:rsidP="00BA0EEF">
            <w:pPr>
              <w:spacing w:before="120" w:after="120"/>
              <w:rPr>
                <w:b/>
                <w:sz w:val="22"/>
                <w:lang w:val="en-GB"/>
              </w:rPr>
            </w:pPr>
          </w:p>
        </w:tc>
        <w:tc>
          <w:tcPr>
            <w:tcW w:w="984" w:type="dxa"/>
          </w:tcPr>
          <w:p w14:paraId="797979A5" w14:textId="4CE2C469" w:rsidR="00217BFF" w:rsidRDefault="00217BFF" w:rsidP="00BA0EEF">
            <w:pPr>
              <w:spacing w:before="120" w:after="120"/>
              <w:rPr>
                <w:sz w:val="22"/>
                <w:lang w:val="en-GB"/>
              </w:rPr>
            </w:pPr>
            <w:commentRangeStart w:id="68"/>
            <w:del w:id="69" w:author="Jeffkins, David" w:date="2017-03-29T19:05:00Z">
              <w:r w:rsidDel="002C7BC1">
                <w:rPr>
                  <w:sz w:val="22"/>
                  <w:lang w:val="en-GB"/>
                </w:rPr>
                <w:delText>R-135</w:delText>
              </w:r>
              <w:commentRangeEnd w:id="68"/>
              <w:r w:rsidR="002C7BC1" w:rsidDel="002C7BC1">
                <w:rPr>
                  <w:rStyle w:val="CommentReference"/>
                </w:rPr>
                <w:commentReference w:id="68"/>
              </w:r>
            </w:del>
          </w:p>
        </w:tc>
        <w:tc>
          <w:tcPr>
            <w:tcW w:w="6237" w:type="dxa"/>
          </w:tcPr>
          <w:p w14:paraId="443CAA46" w14:textId="492A867D" w:rsidR="00217BFF" w:rsidRPr="00085375" w:rsidRDefault="00217BFF" w:rsidP="00BA0EEF">
            <w:pPr>
              <w:spacing w:before="120" w:after="120"/>
              <w:rPr>
                <w:sz w:val="22"/>
                <w:lang w:val="en-GB"/>
              </w:rPr>
            </w:pPr>
            <w:del w:id="70" w:author="Jeffkins, David" w:date="2017-03-29T19:04:00Z">
              <w:r w:rsidDel="002C7BC1">
                <w:rPr>
                  <w:sz w:val="22"/>
                  <w:lang w:val="en-GB"/>
                </w:rPr>
                <w:delText>The Future of DGNSS</w:delText>
              </w:r>
            </w:del>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71" w:name="_Toc464136443"/>
      <w:bookmarkStart w:id="72" w:name="_Toc464139609"/>
      <w:r w:rsidRPr="004259CB">
        <w:rPr>
          <w:caps w:val="0"/>
        </w:rPr>
        <w:t>SUPPLEMENTARY ELEMENTS</w:t>
      </w:r>
      <w:bookmarkEnd w:id="71"/>
      <w:bookmarkEnd w:id="72"/>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2977FB14" w:rsidR="004259CB" w:rsidRPr="004259CB" w:rsidRDefault="004259CB" w:rsidP="004259CB">
      <w:pPr>
        <w:pStyle w:val="Heading1"/>
        <w:tabs>
          <w:tab w:val="clear" w:pos="0"/>
        </w:tabs>
        <w:spacing w:before="0"/>
        <w:ind w:left="0" w:firstLine="0"/>
        <w:rPr>
          <w:caps w:val="0"/>
        </w:rPr>
      </w:pPr>
      <w:bookmarkStart w:id="73" w:name="_Toc464033448"/>
      <w:bookmarkStart w:id="74" w:name="_Toc464136444"/>
      <w:bookmarkStart w:id="75" w:name="_Toc464139610"/>
      <w:r w:rsidRPr="004259CB">
        <w:rPr>
          <w:caps w:val="0"/>
        </w:rPr>
        <w:t>ADOPTION OF AND AMENDMENT OF STANDARDS</w:t>
      </w:r>
      <w:bookmarkEnd w:id="73"/>
      <w:bookmarkEnd w:id="74"/>
      <w:bookmarkEnd w:id="75"/>
    </w:p>
    <w:p w14:paraId="62034E75" w14:textId="77777777" w:rsidR="004259CB" w:rsidRPr="004259CB" w:rsidRDefault="004259CB" w:rsidP="004259CB">
      <w:pPr>
        <w:pStyle w:val="Sparationtitre1"/>
        <w:rPr>
          <w:lang w:val="en-GB"/>
        </w:rPr>
      </w:pPr>
    </w:p>
    <w:p w14:paraId="33E5B8DE" w14:textId="77777777" w:rsidR="004259CB" w:rsidRPr="004259CB" w:rsidRDefault="004259CB" w:rsidP="004259CB">
      <w:pPr>
        <w:pStyle w:val="BodyText"/>
      </w:pPr>
      <w:r w:rsidRPr="004259CB">
        <w:t>IALA Standards may be adopted or amended by a majority vote at a General Assembly of national members.</w:t>
      </w:r>
    </w:p>
    <w:p w14:paraId="0EF1F8BD" w14:textId="77777777" w:rsidR="004259CB" w:rsidRPr="004259CB" w:rsidRDefault="004259CB" w:rsidP="004259CB">
      <w:pPr>
        <w:pStyle w:val="Textedesaisie"/>
        <w:rPr>
          <w:lang w:val="en-GB"/>
        </w:rPr>
      </w:pPr>
    </w:p>
    <w:p w14:paraId="73E02733" w14:textId="2DD47BCC" w:rsidR="004259CB" w:rsidRPr="004259CB" w:rsidRDefault="004259CB" w:rsidP="004259CB">
      <w:pPr>
        <w:pStyle w:val="Heading1"/>
        <w:tabs>
          <w:tab w:val="clear" w:pos="0"/>
        </w:tabs>
        <w:spacing w:before="0"/>
        <w:ind w:left="0" w:firstLine="0"/>
        <w:rPr>
          <w:caps w:val="0"/>
        </w:rPr>
      </w:pPr>
      <w:bookmarkStart w:id="76" w:name="_Toc464033449"/>
      <w:bookmarkStart w:id="77" w:name="_Toc455589152"/>
      <w:bookmarkStart w:id="78" w:name="_Toc455589153"/>
      <w:bookmarkStart w:id="79" w:name="_Toc455589154"/>
      <w:bookmarkStart w:id="80" w:name="_Toc455589155"/>
      <w:bookmarkStart w:id="81" w:name="_Toc455589156"/>
      <w:bookmarkStart w:id="82" w:name="_Toc455589157"/>
      <w:bookmarkStart w:id="83" w:name="_Toc455589158"/>
      <w:bookmarkStart w:id="84" w:name="_Toc455589159"/>
      <w:bookmarkStart w:id="85" w:name="_Toc455589160"/>
      <w:bookmarkStart w:id="86" w:name="_Toc455589161"/>
      <w:bookmarkStart w:id="87" w:name="_Toc455589162"/>
      <w:bookmarkStart w:id="88" w:name="_Toc455589163"/>
      <w:bookmarkStart w:id="89" w:name="_Toc455589164"/>
      <w:bookmarkStart w:id="90" w:name="_Toc455589165"/>
      <w:bookmarkStart w:id="91" w:name="_Toc455589166"/>
      <w:bookmarkStart w:id="92" w:name="_Toc455589167"/>
      <w:bookmarkStart w:id="93" w:name="_Toc455589168"/>
      <w:bookmarkStart w:id="94" w:name="_Toc455589169"/>
      <w:bookmarkStart w:id="95" w:name="_Toc455589170"/>
      <w:bookmarkStart w:id="96" w:name="_Toc455589171"/>
      <w:bookmarkStart w:id="97" w:name="_Toc464033450"/>
      <w:bookmarkStart w:id="98" w:name="_Toc464033451"/>
      <w:bookmarkStart w:id="99" w:name="_Toc432687611"/>
      <w:bookmarkStart w:id="100" w:name="_Toc464033452"/>
      <w:bookmarkStart w:id="101" w:name="_Toc464136445"/>
      <w:bookmarkStart w:id="102" w:name="_Toc464139611"/>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4259CB">
        <w:rPr>
          <w:caps w:val="0"/>
        </w:rPr>
        <w:t>DOCUMENT HISTORY</w:t>
      </w:r>
      <w:bookmarkEnd w:id="99"/>
      <w:bookmarkEnd w:id="100"/>
      <w:bookmarkEnd w:id="101"/>
      <w:bookmarkEnd w:id="102"/>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14:paraId="581D63EC" w14:textId="77777777" w:rsidTr="00BA0EEF">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lastRenderedPageBreak/>
              <w:t>Date</w:t>
            </w:r>
          </w:p>
        </w:tc>
        <w:tc>
          <w:tcPr>
            <w:tcW w:w="2268" w:type="dxa"/>
            <w:vAlign w:val="center"/>
          </w:tcPr>
          <w:p w14:paraId="149C13AF" w14:textId="77777777" w:rsidR="004259CB" w:rsidRPr="00BA0733" w:rsidRDefault="004259CB" w:rsidP="00BA0733">
            <w:pPr>
              <w:spacing w:before="120" w:after="120"/>
              <w:rPr>
                <w:b/>
                <w:sz w:val="22"/>
                <w:lang w:val="en-GB"/>
              </w:rPr>
            </w:pPr>
            <w:r w:rsidRPr="00BA0733">
              <w:rPr>
                <w:b/>
                <w:sz w:val="22"/>
                <w:lang w:val="en-GB"/>
              </w:rPr>
              <w:t>Amendment 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BA0EEF">
        <w:tc>
          <w:tcPr>
            <w:tcW w:w="1417" w:type="dxa"/>
            <w:vAlign w:val="center"/>
          </w:tcPr>
          <w:p w14:paraId="7A8F493F" w14:textId="77777777" w:rsidR="004259CB" w:rsidRPr="00BA0733" w:rsidRDefault="004259CB" w:rsidP="00BA0733">
            <w:pPr>
              <w:spacing w:before="120" w:after="120"/>
              <w:rPr>
                <w:sz w:val="22"/>
                <w:lang w:val="en-GB"/>
              </w:rPr>
            </w:pPr>
            <w:r w:rsidRPr="00BA0733">
              <w:rPr>
                <w:sz w:val="22"/>
                <w:lang w:val="en-GB"/>
              </w:rPr>
              <w:t>2018-06-01</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30074502" w:rsidR="004259CB" w:rsidRPr="00BA0733" w:rsidRDefault="004259CB" w:rsidP="00BA0733">
            <w:pPr>
              <w:spacing w:before="120" w:after="120"/>
              <w:rPr>
                <w:sz w:val="22"/>
                <w:lang w:val="en-GB"/>
              </w:rPr>
            </w:pPr>
            <w:r w:rsidRPr="00BA0733">
              <w:rPr>
                <w:sz w:val="22"/>
                <w:lang w:val="en-GB"/>
              </w:rPr>
              <w:t xml:space="preserve">General Assembly Resolution, Incheon, </w:t>
            </w:r>
            <w:ins w:id="103" w:author="Jeffkins, David" w:date="2017-03-29T18:45:00Z">
              <w:r w:rsidR="00A467BA">
                <w:rPr>
                  <w:sz w:val="22"/>
                  <w:lang w:val="en-GB"/>
                </w:rPr>
                <w:t xml:space="preserve">Republic of </w:t>
              </w:r>
            </w:ins>
            <w:r w:rsidRPr="00BA0733">
              <w:rPr>
                <w:sz w:val="22"/>
                <w:lang w:val="en-GB"/>
              </w:rPr>
              <w:t>Korea, May 2018.</w:t>
            </w:r>
          </w:p>
        </w:tc>
      </w:tr>
    </w:tbl>
    <w:p w14:paraId="5D2874E0" w14:textId="77777777"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5" w:author="Jeffkins, David" w:date="2017-03-29T18:48:00Z" w:initials="JD">
    <w:p w14:paraId="4F0A7170" w14:textId="5A7DE676" w:rsidR="00A467BA" w:rsidRDefault="00A467BA">
      <w:pPr>
        <w:pStyle w:val="CommentText"/>
      </w:pPr>
      <w:r>
        <w:rPr>
          <w:rStyle w:val="CommentReference"/>
        </w:rPr>
        <w:annotationRef/>
      </w:r>
      <w:r>
        <w:t xml:space="preserve">PAP33-10.2 </w:t>
      </w:r>
      <w:r w:rsidR="00217BFF">
        <w:t xml:space="preserve">– recommends to change to Guideline and reference in proposed </w:t>
      </w:r>
      <w:r w:rsidR="002C7BC1">
        <w:t>R0101 on marine radar beacons</w:t>
      </w:r>
    </w:p>
  </w:comment>
  <w:comment w:id="60" w:author="Jeffkins, David" w:date="2017-03-29T19:01:00Z" w:initials="JD">
    <w:p w14:paraId="505CC488" w14:textId="0C7BBE11" w:rsidR="00217BFF" w:rsidRDefault="00217BFF">
      <w:pPr>
        <w:pStyle w:val="CommentText"/>
      </w:pPr>
      <w:r>
        <w:rPr>
          <w:rStyle w:val="CommentReference"/>
        </w:rPr>
        <w:annotationRef/>
      </w:r>
      <w:r>
        <w:rPr>
          <w:rStyle w:val="CommentReference"/>
        </w:rPr>
        <w:annotationRef/>
      </w:r>
      <w:r>
        <w:t>PAP33-10.2 – recommends to change to Guideline and reference in proposed new standard on satellite PNT</w:t>
      </w:r>
      <w:r w:rsidR="004568ED">
        <w:t xml:space="preserve"> – leave in </w:t>
      </w:r>
      <w:r w:rsidR="000B230E">
        <w:t xml:space="preserve">standard </w:t>
      </w:r>
      <w:r w:rsidR="004568ED">
        <w:t>until new PNT Recommendation is developed</w:t>
      </w:r>
    </w:p>
  </w:comment>
  <w:comment w:id="68" w:author="Jeffkins, David" w:date="2017-03-29T19:03:00Z" w:initials="JD">
    <w:p w14:paraId="6635F577" w14:textId="6022BB2D" w:rsidR="002C7BC1" w:rsidRDefault="002C7BC1">
      <w:pPr>
        <w:pStyle w:val="CommentText"/>
      </w:pPr>
      <w:r>
        <w:rPr>
          <w:rStyle w:val="CommentReference"/>
        </w:rPr>
        <w:annotationRef/>
      </w:r>
      <w:r>
        <w:t>PAP33-10.2 – recommends to change to Guideline and not include in Standard</w:t>
      </w:r>
      <w:r w:rsidR="001F6DC0">
        <w:t xml:space="preserve"> 1030</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F0A7170" w15:done="0"/>
  <w15:commentEx w15:paraId="505CC488" w15:done="0"/>
  <w15:commentEx w15:paraId="6635F5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06556" w14:textId="77777777" w:rsidR="00011915" w:rsidRDefault="00011915" w:rsidP="003274DB">
      <w:r>
        <w:separator/>
      </w:r>
    </w:p>
  </w:endnote>
  <w:endnote w:type="continuationSeparator" w:id="0">
    <w:p w14:paraId="74BF119F" w14:textId="77777777" w:rsidR="00011915" w:rsidRDefault="00011915"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681B2" w14:textId="77777777" w:rsidR="00857580" w:rsidRDefault="00857580" w:rsidP="008747E0">
    <w:pPr>
      <w:pStyle w:val="Footer"/>
      <w:rPr>
        <w:lang w:val="en-GB"/>
      </w:rPr>
    </w:pPr>
    <w:r>
      <w:rPr>
        <w:noProof/>
        <w:lang w:val="en-IE" w:eastAsia="en-IE"/>
      </w:rPr>
      <mc:AlternateContent>
        <mc:Choice Requires="wps">
          <w:drawing>
            <wp:anchor distT="0" distB="0" distL="114300" distR="114300" simplePos="0" relativeHeight="251653632" behindDoc="0" locked="0" layoutInCell="1" allowOverlap="1" wp14:anchorId="7BFBF8D0" wp14:editId="34AD06B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01A7F3" id="Connecteur droit 11"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77777777" w:rsidR="00857580" w:rsidRPr="00ED2A8D" w:rsidRDefault="00857580" w:rsidP="008747E0">
    <w:pPr>
      <w:pStyle w:val="Footer"/>
      <w:rPr>
        <w:lang w:val="en-GB"/>
      </w:rPr>
    </w:pPr>
    <w:r w:rsidRPr="00442889">
      <w:rPr>
        <w:noProof/>
        <w:lang w:val="en-IE" w:eastAsia="en-IE"/>
      </w:rPr>
      <w:drawing>
        <wp:anchor distT="0" distB="0" distL="114300" distR="114300" simplePos="0" relativeHeight="251651584" behindDoc="1" locked="0" layoutInCell="1" allowOverlap="1" wp14:anchorId="6E073939" wp14:editId="6CE6B8B2">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77777777" w:rsidR="00857580" w:rsidRPr="00C907DF" w:rsidRDefault="00A07236" w:rsidP="00CB19DB">
    <w:pPr>
      <w:pStyle w:val="Footerportrait"/>
      <w:rPr>
        <w:rStyle w:val="PageNumber"/>
        <w:szCs w:val="15"/>
      </w:rPr>
    </w:pPr>
    <w:fldSimple w:instr=" STYLEREF &quot;Document type&quot; \* MERGEFORMAT ">
      <w:r w:rsidR="007F6374">
        <w:t>IALA Standard</w:t>
      </w:r>
    </w:fldSimple>
    <w:r w:rsidR="00857580" w:rsidRPr="00C907DF">
      <w:t xml:space="preserve"> </w:t>
    </w:r>
    <w:fldSimple w:instr=" STYLEREF &quot;Document number&quot; \* MERGEFORMAT ">
      <w:r w:rsidR="007F6374">
        <w:t>1030</w:t>
      </w:r>
    </w:fldSimple>
    <w:r w:rsidR="00857580" w:rsidRPr="00C907DF">
      <w:t xml:space="preserve"> –</w:t>
    </w:r>
    <w:r w:rsidR="00857580">
      <w:t xml:space="preserve"> </w:t>
    </w:r>
    <w:fldSimple w:instr=" STYLEREF &quot;Document name&quot; \* MERGEFORMAT ">
      <w:r w:rsidR="007F6374">
        <w:t>Radionavigation Services</w:t>
      </w:r>
    </w:fldSimple>
  </w:p>
  <w:p w14:paraId="19BC5EB7" w14:textId="1902E40F" w:rsidR="00857580" w:rsidRPr="00CB19DB" w:rsidRDefault="00A07236" w:rsidP="00CB19DB">
    <w:pPr>
      <w:pStyle w:val="Footerportrait"/>
    </w:pPr>
    <w:fldSimple w:instr=" STYLEREF &quot;Edition number&quot; \* MERGEFORMAT ">
      <w:r w:rsidR="007F6374">
        <w:t>Edition 1.0</w:t>
      </w:r>
    </w:fldSimple>
    <w:r w:rsidR="00857580">
      <w:t xml:space="preserve">  </w:t>
    </w:r>
    <w:fldSimple w:instr=" STYLEREF &quot;Document date&quot; \* MERGEFORMAT ">
      <w:r w:rsidR="007F6374">
        <w:t>June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7F6374">
      <w:t>5</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4CFDF8" w14:textId="77777777" w:rsidR="00011915" w:rsidRDefault="00011915" w:rsidP="003274DB">
      <w:r>
        <w:separator/>
      </w:r>
    </w:p>
  </w:footnote>
  <w:footnote w:type="continuationSeparator" w:id="0">
    <w:p w14:paraId="0EC0FF34" w14:textId="77777777" w:rsidR="00011915" w:rsidRDefault="00011915"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6C8B5" w14:textId="2BFEC8DE" w:rsidR="00763409" w:rsidRDefault="00011915">
    <w:pPr>
      <w:pStyle w:val="Header"/>
    </w:pPr>
    <w:r>
      <w:rPr>
        <w:noProof/>
      </w:rPr>
      <w:pict w14:anchorId="68E172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7" o:spid="_x0000_s2052" type="#_x0000_t136" style="position:absolute;margin-left:0;margin-top:0;width:412.1pt;height:247.2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DB4288" w14:textId="2B9434B9" w:rsidR="007F6374" w:rsidRDefault="007F6374" w:rsidP="00A01FC7">
    <w:pPr>
      <w:pStyle w:val="Header"/>
      <w:jc w:val="right"/>
      <w:rPr>
        <w:sz w:val="22"/>
        <w:lang w:val="en-GB"/>
      </w:rPr>
    </w:pPr>
    <w:r>
      <w:rPr>
        <w:sz w:val="22"/>
        <w:lang w:val="en-GB"/>
      </w:rPr>
      <w:t>ENG6-11.2.14</w:t>
    </w:r>
  </w:p>
  <w:p w14:paraId="6DD028E7" w14:textId="6FB76476" w:rsidR="00857580" w:rsidRPr="00ED2A8D" w:rsidRDefault="00011915" w:rsidP="00A01FC7">
    <w:pPr>
      <w:pStyle w:val="Header"/>
      <w:jc w:val="right"/>
      <w:rPr>
        <w:lang w:val="en-GB"/>
      </w:rPr>
    </w:pPr>
    <w:r>
      <w:rPr>
        <w:noProof/>
      </w:rPr>
      <w:pict w14:anchorId="4585DC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8" o:spid="_x0000_s2053" type="#_x0000_t136" style="position:absolute;left:0;text-align:left;margin-left:0;margin-top:0;width:412.1pt;height:247.2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442889">
      <w:rPr>
        <w:noProof/>
        <w:lang w:val="en-IE" w:eastAsia="en-IE"/>
      </w:rPr>
      <w:drawing>
        <wp:anchor distT="0" distB="0" distL="114300" distR="114300" simplePos="0" relativeHeight="251657216" behindDoc="1" locked="0" layoutInCell="1" allowOverlap="1" wp14:anchorId="03207D6E" wp14:editId="1C00C4B6">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F6374">
      <w:rPr>
        <w:sz w:val="22"/>
        <w:lang w:val="en-GB"/>
      </w:rPr>
      <w:t xml:space="preserve">Formerly </w:t>
    </w:r>
    <w:r w:rsidR="00A01FC7">
      <w:rPr>
        <w:sz w:val="22"/>
        <w:lang w:val="en-GB"/>
      </w:rPr>
      <w:t>C63-8.4.1.3</w:t>
    </w:r>
  </w:p>
  <w:p w14:paraId="65BE1D94" w14:textId="77777777" w:rsidR="00857580" w:rsidRPr="00ED2A8D" w:rsidRDefault="00857580" w:rsidP="008747E0">
    <w:pPr>
      <w:pStyle w:val="Header"/>
      <w:rPr>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en-IE" w:eastAsia="en-IE"/>
      </w:rPr>
      <w:drawing>
        <wp:anchor distT="0" distB="0" distL="114300" distR="114300" simplePos="0" relativeHeight="251660288" behindDoc="1" locked="0" layoutInCell="1" allowOverlap="1" wp14:anchorId="7FD87733" wp14:editId="6487469E">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59EB4" w14:textId="4041A19F" w:rsidR="00763409" w:rsidRDefault="00011915">
    <w:pPr>
      <w:pStyle w:val="Header"/>
    </w:pPr>
    <w:r>
      <w:rPr>
        <w:noProof/>
      </w:rPr>
      <w:pict w14:anchorId="5017E8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6" o:spid="_x0000_s2051" type="#_x0000_t136" style="position:absolute;margin-left:0;margin-top:0;width:412.1pt;height:247.2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7D8AA" w14:textId="1AE04B91" w:rsidR="00A01FC7" w:rsidRDefault="00011915">
    <w:pPr>
      <w:pStyle w:val="Header"/>
    </w:pPr>
    <w:r>
      <w:rPr>
        <w:noProof/>
      </w:rPr>
      <w:pict w14:anchorId="4E1F1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0" o:spid="_x0000_s2055" type="#_x0000_t136" style="position:absolute;margin-left:0;margin-top:0;width:412.1pt;height:247.2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1824D" w14:textId="78551D12" w:rsidR="00857580" w:rsidRPr="00ED2A8D" w:rsidRDefault="00011915" w:rsidP="008747E0">
    <w:pPr>
      <w:pStyle w:val="Header"/>
      <w:rPr>
        <w:lang w:val="en-GB"/>
      </w:rPr>
    </w:pPr>
    <w:r>
      <w:rPr>
        <w:noProof/>
      </w:rPr>
      <w:pict w14:anchorId="244B50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1" o:spid="_x0000_s2056" type="#_x0000_t136" style="position:absolute;margin-left:0;margin-top:0;width:412.1pt;height:247.2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63360" behindDoc="1" locked="0" layoutInCell="1" allowOverlap="1" wp14:anchorId="622BD764" wp14:editId="6A48834A">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121593" w14:textId="4319EFD2" w:rsidR="00A01FC7" w:rsidRPr="00ED2A8D" w:rsidRDefault="002B0E7D" w:rsidP="00A01FC7">
    <w:pPr>
      <w:pStyle w:val="Header"/>
      <w:jc w:val="right"/>
      <w:rPr>
        <w:lang w:val="en-GB"/>
      </w:rPr>
    </w:pPr>
    <w:r>
      <w:rPr>
        <w:sz w:val="22"/>
        <w:lang w:val="en-GB"/>
      </w:rPr>
      <w:t>C6</w:t>
    </w:r>
    <w:r w:rsidR="00A01FC7">
      <w:rPr>
        <w:sz w:val="22"/>
        <w:lang w:val="en-GB"/>
      </w:rPr>
      <w:t>3-8.4.1.3</w:t>
    </w:r>
  </w:p>
  <w:p w14:paraId="406C1DF9" w14:textId="77777777" w:rsidR="00857580" w:rsidRDefault="00857580" w:rsidP="008747E0">
    <w:pPr>
      <w:pStyle w:val="Header"/>
      <w:rPr>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7483F" w14:textId="4CD40F12" w:rsidR="00A01FC7" w:rsidRDefault="00011915">
    <w:pPr>
      <w:pStyle w:val="Header"/>
    </w:pPr>
    <w:r>
      <w:rPr>
        <w:noProof/>
      </w:rPr>
      <w:pict w14:anchorId="6B5592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299" o:spid="_x0000_s2054" type="#_x0000_t136" style="position:absolute;margin-left:0;margin-top:0;width:412.1pt;height:247.2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78170" w14:textId="4B77C25F" w:rsidR="00A01FC7" w:rsidRDefault="00011915">
    <w:pPr>
      <w:pStyle w:val="Header"/>
    </w:pPr>
    <w:r>
      <w:rPr>
        <w:noProof/>
      </w:rPr>
      <w:pict w14:anchorId="280B10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3" o:spid="_x0000_s2058" type="#_x0000_t136" style="position:absolute;margin-left:0;margin-top:0;width:412.1pt;height:247.2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1943A" w14:textId="7D691364" w:rsidR="00857580" w:rsidRPr="00AB623C" w:rsidRDefault="002B0E7D" w:rsidP="00A01FC7">
    <w:pPr>
      <w:pStyle w:val="Header"/>
      <w:jc w:val="right"/>
      <w:rPr>
        <w:lang w:val="en-GB"/>
      </w:rPr>
    </w:pPr>
    <w:r>
      <w:rPr>
        <w:sz w:val="22"/>
        <w:lang w:val="en-GB"/>
      </w:rPr>
      <w:t>C6</w:t>
    </w:r>
    <w:r w:rsidR="00A01FC7">
      <w:rPr>
        <w:sz w:val="22"/>
        <w:lang w:val="en-GB"/>
      </w:rPr>
      <w:t>3-8.4.1.3</w:t>
    </w:r>
    <w:r w:rsidR="00011915">
      <w:rPr>
        <w:noProof/>
      </w:rPr>
      <w:pict w14:anchorId="790291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4" o:spid="_x0000_s2059" type="#_x0000_t136" style="position:absolute;left:0;text-align:left;margin-left:0;margin-top:0;width:412.1pt;height:247.2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IE" w:eastAsia="en-IE"/>
      </w:rPr>
      <w:drawing>
        <wp:anchor distT="0" distB="0" distL="114300" distR="114300" simplePos="0" relativeHeight="251664384" behindDoc="1" locked="0" layoutInCell="1" allowOverlap="1" wp14:anchorId="7265616B" wp14:editId="7AE1AD2F">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2C7245" w14:textId="223C36BF" w:rsidR="00A01FC7" w:rsidRDefault="00011915">
    <w:pPr>
      <w:pStyle w:val="Header"/>
    </w:pPr>
    <w:r>
      <w:rPr>
        <w:noProof/>
      </w:rPr>
      <w:pict w14:anchorId="6CC024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8647302" o:spid="_x0000_s2057" type="#_x0000_t136" style="position:absolute;margin-left:0;margin-top:0;width:412.1pt;height:247.2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effkins, David">
    <w15:presenceInfo w15:providerId="AD" w15:userId="S-1-5-21-1084369397-1995186422-1254182886-43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1915"/>
    <w:rsid w:val="00085375"/>
    <w:rsid w:val="000B230E"/>
    <w:rsid w:val="000C711B"/>
    <w:rsid w:val="000D4C23"/>
    <w:rsid w:val="000E5B53"/>
    <w:rsid w:val="001349DB"/>
    <w:rsid w:val="0013794D"/>
    <w:rsid w:val="00192FEB"/>
    <w:rsid w:val="001B1140"/>
    <w:rsid w:val="001C3592"/>
    <w:rsid w:val="001E416D"/>
    <w:rsid w:val="001F6DC0"/>
    <w:rsid w:val="00203BE2"/>
    <w:rsid w:val="00217BFF"/>
    <w:rsid w:val="002204DA"/>
    <w:rsid w:val="00263ADD"/>
    <w:rsid w:val="00265AFA"/>
    <w:rsid w:val="0027175D"/>
    <w:rsid w:val="002B0E7D"/>
    <w:rsid w:val="002B6679"/>
    <w:rsid w:val="002C7BC1"/>
    <w:rsid w:val="00304DD8"/>
    <w:rsid w:val="003236FC"/>
    <w:rsid w:val="003274DB"/>
    <w:rsid w:val="003476DC"/>
    <w:rsid w:val="003500F2"/>
    <w:rsid w:val="00366678"/>
    <w:rsid w:val="003C7C34"/>
    <w:rsid w:val="003D445B"/>
    <w:rsid w:val="004028D6"/>
    <w:rsid w:val="00406B02"/>
    <w:rsid w:val="004259CB"/>
    <w:rsid w:val="00434EE8"/>
    <w:rsid w:val="00441393"/>
    <w:rsid w:val="004477F4"/>
    <w:rsid w:val="004568ED"/>
    <w:rsid w:val="00456F10"/>
    <w:rsid w:val="00480184"/>
    <w:rsid w:val="00496E8D"/>
    <w:rsid w:val="004C7C5C"/>
    <w:rsid w:val="004E2F16"/>
    <w:rsid w:val="004F505B"/>
    <w:rsid w:val="00526234"/>
    <w:rsid w:val="0053726A"/>
    <w:rsid w:val="00553495"/>
    <w:rsid w:val="00556CF6"/>
    <w:rsid w:val="005A181A"/>
    <w:rsid w:val="005F7A94"/>
    <w:rsid w:val="006127AC"/>
    <w:rsid w:val="00666061"/>
    <w:rsid w:val="00680F99"/>
    <w:rsid w:val="006A4DA5"/>
    <w:rsid w:val="006C24DF"/>
    <w:rsid w:val="006C748C"/>
    <w:rsid w:val="0070191F"/>
    <w:rsid w:val="00733698"/>
    <w:rsid w:val="00757F9E"/>
    <w:rsid w:val="00763409"/>
    <w:rsid w:val="0076457B"/>
    <w:rsid w:val="00767B26"/>
    <w:rsid w:val="007715E8"/>
    <w:rsid w:val="00782745"/>
    <w:rsid w:val="0078486B"/>
    <w:rsid w:val="007A446A"/>
    <w:rsid w:val="007D2107"/>
    <w:rsid w:val="007D3221"/>
    <w:rsid w:val="007E30DF"/>
    <w:rsid w:val="007E46D5"/>
    <w:rsid w:val="007F6374"/>
    <w:rsid w:val="007F7033"/>
    <w:rsid w:val="007F7544"/>
    <w:rsid w:val="008431CF"/>
    <w:rsid w:val="00857580"/>
    <w:rsid w:val="008747E0"/>
    <w:rsid w:val="009210BC"/>
    <w:rsid w:val="009330EF"/>
    <w:rsid w:val="009414E6"/>
    <w:rsid w:val="00971591"/>
    <w:rsid w:val="00974E99"/>
    <w:rsid w:val="009764FA"/>
    <w:rsid w:val="00980192"/>
    <w:rsid w:val="009B3B25"/>
    <w:rsid w:val="009C79E3"/>
    <w:rsid w:val="009E16EC"/>
    <w:rsid w:val="009E79A1"/>
    <w:rsid w:val="00A01FC7"/>
    <w:rsid w:val="00A07236"/>
    <w:rsid w:val="00A1776A"/>
    <w:rsid w:val="00A467BA"/>
    <w:rsid w:val="00A549B3"/>
    <w:rsid w:val="00AA70F6"/>
    <w:rsid w:val="00AB326D"/>
    <w:rsid w:val="00AB623C"/>
    <w:rsid w:val="00AB73F4"/>
    <w:rsid w:val="00AC33A2"/>
    <w:rsid w:val="00AD1795"/>
    <w:rsid w:val="00AF159C"/>
    <w:rsid w:val="00B02CC1"/>
    <w:rsid w:val="00B12B0A"/>
    <w:rsid w:val="00B31A41"/>
    <w:rsid w:val="00B67422"/>
    <w:rsid w:val="00B97082"/>
    <w:rsid w:val="00BA0733"/>
    <w:rsid w:val="00BE0675"/>
    <w:rsid w:val="00C065BD"/>
    <w:rsid w:val="00C216F9"/>
    <w:rsid w:val="00C23906"/>
    <w:rsid w:val="00C81162"/>
    <w:rsid w:val="00C83666"/>
    <w:rsid w:val="00CB19DB"/>
    <w:rsid w:val="00CD0934"/>
    <w:rsid w:val="00CD36BB"/>
    <w:rsid w:val="00CE5E46"/>
    <w:rsid w:val="00CF477F"/>
    <w:rsid w:val="00CF569D"/>
    <w:rsid w:val="00D2257E"/>
    <w:rsid w:val="00D6195E"/>
    <w:rsid w:val="00D67D51"/>
    <w:rsid w:val="00D70AFE"/>
    <w:rsid w:val="00D74AE1"/>
    <w:rsid w:val="00D75F79"/>
    <w:rsid w:val="00DC7E67"/>
    <w:rsid w:val="00DD6C18"/>
    <w:rsid w:val="00DF1669"/>
    <w:rsid w:val="00E234E9"/>
    <w:rsid w:val="00E24B2E"/>
    <w:rsid w:val="00E270C5"/>
    <w:rsid w:val="00E317B0"/>
    <w:rsid w:val="00E67984"/>
    <w:rsid w:val="00E72A28"/>
    <w:rsid w:val="00E72B8D"/>
    <w:rsid w:val="00E77E7B"/>
    <w:rsid w:val="00E80A6F"/>
    <w:rsid w:val="00EB6F3C"/>
    <w:rsid w:val="00EC14DD"/>
    <w:rsid w:val="00EC4025"/>
    <w:rsid w:val="00ED2A8D"/>
    <w:rsid w:val="00EE1297"/>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8D43F3E"/>
  <w15:docId w15:val="{EAD880BA-B934-46AD-AE1E-AA190968B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BEBAF-9DF3-4639-B132-2A57C171F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IALA</vt:lpstr>
    </vt:vector>
  </TitlesOfParts>
  <Manager>IALA</Manager>
  <Company>IALA</Company>
  <LinksUpToDate>false</LinksUpToDate>
  <CharactersWithSpaces>4602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Seamus Doyle</cp:lastModifiedBy>
  <cp:revision>16</cp:revision>
  <dcterms:created xsi:type="dcterms:W3CDTF">2016-11-02T10:01:00Z</dcterms:created>
  <dcterms:modified xsi:type="dcterms:W3CDTF">2017-03-30T10:26:00Z</dcterms:modified>
</cp:coreProperties>
</file>